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90D12" w14:textId="77777777" w:rsidR="00B9171F" w:rsidRDefault="00B9171F">
      <w:pPr>
        <w:pStyle w:val="Heading1"/>
        <w:spacing w:after="0" w:line="374" w:lineRule="auto"/>
        <w:ind w:left="68" w:right="2"/>
        <w:rPr>
          <w:color w:val="000000"/>
        </w:rPr>
      </w:pPr>
      <w:r>
        <w:rPr>
          <w:color w:val="000000"/>
        </w:rPr>
        <w:t>Haya Al-</w:t>
      </w:r>
      <w:proofErr w:type="spellStart"/>
      <w:r>
        <w:rPr>
          <w:color w:val="000000"/>
        </w:rPr>
        <w:t>majed</w:t>
      </w:r>
      <w:proofErr w:type="spellEnd"/>
      <w:r>
        <w:rPr>
          <w:color w:val="000000"/>
        </w:rPr>
        <w:t xml:space="preserve">     </w:t>
      </w:r>
    </w:p>
    <w:p w14:paraId="749756FC" w14:textId="77777777" w:rsidR="00B9171F" w:rsidRDefault="00B9171F">
      <w:pPr>
        <w:pStyle w:val="Heading1"/>
        <w:spacing w:after="0" w:line="374" w:lineRule="auto"/>
        <w:ind w:left="68" w:right="2"/>
        <w:rPr>
          <w:color w:val="000000"/>
        </w:rPr>
      </w:pPr>
      <w:r>
        <w:rPr>
          <w:color w:val="000000"/>
        </w:rPr>
        <w:t xml:space="preserve">Phone: +966544560065                                                         Email: </w:t>
      </w:r>
      <w:r>
        <w:rPr>
          <w:color w:val="0563C1"/>
          <w:u w:val="single" w:color="0563C1"/>
        </w:rPr>
        <w:t>hayasaad66@hotmail.com</w:t>
      </w:r>
      <w:r>
        <w:rPr>
          <w:color w:val="000000"/>
        </w:rPr>
        <w:t xml:space="preserve"> </w:t>
      </w:r>
    </w:p>
    <w:p w14:paraId="6CF0EDAA" w14:textId="77777777" w:rsidR="005320B6" w:rsidRDefault="00B9171F">
      <w:pPr>
        <w:pStyle w:val="Heading1"/>
        <w:spacing w:after="0" w:line="374" w:lineRule="auto"/>
        <w:ind w:left="68" w:right="2"/>
      </w:pPr>
      <w:r>
        <w:rPr>
          <w:color w:val="000000"/>
        </w:rPr>
        <w:t xml:space="preserve">Qualifications summary </w:t>
      </w:r>
    </w:p>
    <w:p w14:paraId="71DA9727" w14:textId="0687491B" w:rsidR="005320B6" w:rsidRDefault="00B9171F">
      <w:pPr>
        <w:spacing w:after="164" w:line="252" w:lineRule="auto"/>
        <w:ind w:left="0" w:firstLine="0"/>
        <w:jc w:val="center"/>
      </w:pPr>
      <w:r>
        <w:rPr>
          <w:color w:val="000000"/>
        </w:rPr>
        <w:t xml:space="preserve">Independent, </w:t>
      </w:r>
      <w:del w:id="0" w:author="Brittney Vance" w:date="2020-08-07T20:39:00Z">
        <w:r w:rsidDel="002F0795">
          <w:rPr>
            <w:color w:val="000000"/>
          </w:rPr>
          <w:delText>knowledg</w:delText>
        </w:r>
      </w:del>
      <w:ins w:id="1" w:author="Brittney Vance" w:date="2020-08-07T20:39:00Z">
        <w:r w:rsidR="002F0795">
          <w:rPr>
            <w:color w:val="000000"/>
          </w:rPr>
          <w:t>knowledgeable</w:t>
        </w:r>
      </w:ins>
      <w:del w:id="2" w:author="Brittney Vance" w:date="2020-08-07T20:39:00Z">
        <w:r w:rsidDel="002F0795">
          <w:rPr>
            <w:color w:val="000000"/>
          </w:rPr>
          <w:delText>e and</w:delText>
        </w:r>
      </w:del>
      <w:ins w:id="3" w:author="Brittney Vance" w:date="2020-08-07T20:39:00Z">
        <w:r w:rsidR="002F0795">
          <w:rPr>
            <w:color w:val="000000"/>
          </w:rPr>
          <w:t>,</w:t>
        </w:r>
      </w:ins>
      <w:r>
        <w:rPr>
          <w:color w:val="000000"/>
        </w:rPr>
        <w:t xml:space="preserve"> </w:t>
      </w:r>
      <w:ins w:id="4" w:author="Brittney Vance" w:date="2020-08-07T20:39:00Z">
        <w:r w:rsidR="002F0795">
          <w:rPr>
            <w:color w:val="000000"/>
          </w:rPr>
          <w:t xml:space="preserve">experience with </w:t>
        </w:r>
      </w:ins>
      <w:r>
        <w:rPr>
          <w:color w:val="000000"/>
        </w:rPr>
        <w:t>research, teamwork, leadership and influence</w:t>
      </w:r>
      <w:ins w:id="5" w:author="Brittney Vance" w:date="2020-08-07T20:39:00Z">
        <w:r w:rsidR="002F0795">
          <w:rPr>
            <w:color w:val="000000"/>
          </w:rPr>
          <w:t xml:space="preserve"> skills</w:t>
        </w:r>
      </w:ins>
      <w:r>
        <w:rPr>
          <w:color w:val="000000"/>
        </w:rPr>
        <w:t>, effective communication skills, management</w:t>
      </w:r>
      <w:ins w:id="6" w:author="Brittney Vance" w:date="2020-08-07T20:39:00Z">
        <w:r w:rsidR="00475767">
          <w:rPr>
            <w:color w:val="000000"/>
          </w:rPr>
          <w:t xml:space="preserve"> experience</w:t>
        </w:r>
      </w:ins>
      <w:r>
        <w:rPr>
          <w:color w:val="000000"/>
        </w:rPr>
        <w:t xml:space="preserve">, </w:t>
      </w:r>
      <w:ins w:id="7" w:author="Brittney Vance" w:date="2020-08-07T20:39:00Z">
        <w:r w:rsidR="00475767">
          <w:rPr>
            <w:color w:val="000000"/>
          </w:rPr>
          <w:t>i</w:t>
        </w:r>
      </w:ins>
      <w:ins w:id="8" w:author="Brittney Vance" w:date="2020-08-07T20:40:00Z">
        <w:r w:rsidR="00475767">
          <w:rPr>
            <w:color w:val="000000"/>
          </w:rPr>
          <w:t xml:space="preserve">nterested in </w:t>
        </w:r>
      </w:ins>
      <w:r>
        <w:rPr>
          <w:color w:val="000000"/>
        </w:rPr>
        <w:t>discovery and innovation, continuous</w:t>
      </w:r>
      <w:ins w:id="9" w:author="Brittney Vance" w:date="2020-08-07T20:40:00Z">
        <w:r w:rsidR="007E72DF">
          <w:rPr>
            <w:color w:val="000000"/>
          </w:rPr>
          <w:t>ly</w:t>
        </w:r>
      </w:ins>
      <w:r>
        <w:rPr>
          <w:color w:val="000000"/>
        </w:rPr>
        <w:t xml:space="preserve"> </w:t>
      </w:r>
      <w:del w:id="10" w:author="Brittney Vance" w:date="2020-08-07T20:40:00Z">
        <w:r w:rsidDel="007E72DF">
          <w:rPr>
            <w:color w:val="000000"/>
          </w:rPr>
          <w:delText>development of</w:delText>
        </w:r>
      </w:del>
      <w:ins w:id="11" w:author="Brittney Vance" w:date="2020-08-07T20:40:00Z">
        <w:r w:rsidR="007E72DF">
          <w:rPr>
            <w:color w:val="000000"/>
          </w:rPr>
          <w:t>developing</w:t>
        </w:r>
      </w:ins>
      <w:r>
        <w:rPr>
          <w:color w:val="000000"/>
        </w:rPr>
        <w:t xml:space="preserve"> my skills</w:t>
      </w:r>
      <w:ins w:id="12" w:author="Brittney Vance" w:date="2020-08-07T20:41:00Z">
        <w:r w:rsidR="00A26917">
          <w:rPr>
            <w:color w:val="000000"/>
          </w:rPr>
          <w:t xml:space="preserve"> and</w:t>
        </w:r>
      </w:ins>
      <w:del w:id="13" w:author="Brittney Vance" w:date="2020-08-07T20:41:00Z">
        <w:r w:rsidDel="00A26917">
          <w:rPr>
            <w:color w:val="000000"/>
          </w:rPr>
          <w:delText>,</w:delText>
        </w:r>
      </w:del>
      <w:r>
        <w:rPr>
          <w:color w:val="000000"/>
        </w:rPr>
        <w:t xml:space="preserve"> engag</w:t>
      </w:r>
      <w:ins w:id="14" w:author="Brittney Vance" w:date="2020-08-07T20:42:00Z">
        <w:r w:rsidR="00A26917">
          <w:rPr>
            <w:color w:val="000000"/>
          </w:rPr>
          <w:t>ing</w:t>
        </w:r>
      </w:ins>
      <w:del w:id="15" w:author="Brittney Vance" w:date="2020-08-07T20:42:00Z">
        <w:r w:rsidDel="00A26917">
          <w:rPr>
            <w:color w:val="000000"/>
          </w:rPr>
          <w:delText>ement</w:delText>
        </w:r>
      </w:del>
      <w:r>
        <w:rPr>
          <w:color w:val="000000"/>
        </w:rPr>
        <w:t xml:space="preserve"> with society,</w:t>
      </w:r>
      <w:ins w:id="16" w:author="Brittney Vance" w:date="2020-08-07T20:40:00Z">
        <w:r w:rsidR="007E72DF">
          <w:rPr>
            <w:color w:val="000000"/>
          </w:rPr>
          <w:t xml:space="preserve"> experience with</w:t>
        </w:r>
      </w:ins>
      <w:r>
        <w:rPr>
          <w:color w:val="000000"/>
        </w:rPr>
        <w:t xml:space="preserve"> planning</w:t>
      </w:r>
      <w:del w:id="17" w:author="Brittney Vance" w:date="2020-08-07T20:23:00Z">
        <w:r w:rsidDel="001B7D10">
          <w:rPr>
            <w:color w:val="000000"/>
          </w:rPr>
          <w:delText>,</w:delText>
        </w:r>
      </w:del>
      <w:r>
        <w:rPr>
          <w:color w:val="000000"/>
        </w:rPr>
        <w:t xml:space="preserve"> and implementation, </w:t>
      </w:r>
      <w:del w:id="18" w:author="Brittney Vance" w:date="2020-08-07T20:41:00Z">
        <w:r w:rsidDel="007E72DF">
          <w:rPr>
            <w:color w:val="000000"/>
          </w:rPr>
          <w:delText xml:space="preserve">working </w:delText>
        </w:r>
      </w:del>
      <w:ins w:id="19" w:author="Brittney Vance" w:date="2020-08-07T20:41:00Z">
        <w:r w:rsidR="007E72DF">
          <w:rPr>
            <w:color w:val="000000"/>
          </w:rPr>
          <w:t>work</w:t>
        </w:r>
        <w:r w:rsidR="007E72DF">
          <w:rPr>
            <w:color w:val="000000"/>
          </w:rPr>
          <w:t xml:space="preserve"> well </w:t>
        </w:r>
      </w:ins>
      <w:r>
        <w:rPr>
          <w:color w:val="000000"/>
        </w:rPr>
        <w:t xml:space="preserve">under pressure, </w:t>
      </w:r>
      <w:ins w:id="20" w:author="Brittney Vance" w:date="2020-08-07T20:41:00Z">
        <w:r w:rsidR="00FF6AD8">
          <w:rPr>
            <w:color w:val="000000"/>
          </w:rPr>
          <w:t xml:space="preserve">experience with </w:t>
        </w:r>
      </w:ins>
      <w:r>
        <w:rPr>
          <w:color w:val="000000"/>
        </w:rPr>
        <w:t>workforce development</w:t>
      </w:r>
      <w:ins w:id="21" w:author="Brittney Vance" w:date="2020-08-07T20:41:00Z">
        <w:r w:rsidR="00FF6AD8">
          <w:rPr>
            <w:color w:val="000000"/>
          </w:rPr>
          <w:t xml:space="preserve"> and</w:t>
        </w:r>
      </w:ins>
      <w:del w:id="22" w:author="Brittney Vance" w:date="2020-08-07T20:41:00Z">
        <w:r w:rsidDel="00FF6AD8">
          <w:rPr>
            <w:color w:val="000000"/>
          </w:rPr>
          <w:delText>,</w:delText>
        </w:r>
      </w:del>
      <w:r>
        <w:rPr>
          <w:color w:val="000000"/>
        </w:rPr>
        <w:t xml:space="preserve"> active fieldwork.</w:t>
      </w:r>
      <w:r>
        <w:rPr>
          <w:b/>
          <w:color w:val="000000"/>
          <w:sz w:val="28"/>
        </w:rPr>
        <w:t xml:space="preserve"> </w:t>
      </w:r>
    </w:p>
    <w:p w14:paraId="69E5B1DF" w14:textId="77777777" w:rsidR="005320B6" w:rsidRDefault="00B9171F">
      <w:pPr>
        <w:pStyle w:val="Heading1"/>
        <w:ind w:left="68"/>
      </w:pPr>
      <w:r>
        <w:rPr>
          <w:color w:val="000000"/>
        </w:rPr>
        <w:t xml:space="preserve">Education </w:t>
      </w:r>
    </w:p>
    <w:p w14:paraId="2BE597D9" w14:textId="791F844B" w:rsidR="005320B6" w:rsidRDefault="00B9171F">
      <w:pPr>
        <w:spacing w:after="152" w:line="266" w:lineRule="auto"/>
        <w:ind w:left="4" w:right="30" w:firstLine="0"/>
      </w:pPr>
      <w:r>
        <w:t xml:space="preserve">Diploma degree in English language at </w:t>
      </w:r>
      <w:proofErr w:type="spellStart"/>
      <w:ins w:id="23" w:author="Brittney Vance" w:date="2020-08-07T20:23:00Z">
        <w:r w:rsidR="00A85219">
          <w:t>I</w:t>
        </w:r>
      </w:ins>
      <w:del w:id="24" w:author="Brittney Vance" w:date="2020-08-07T20:23:00Z">
        <w:r w:rsidDel="00A85219">
          <w:delText>i</w:delText>
        </w:r>
      </w:del>
      <w:r>
        <w:t>mamu</w:t>
      </w:r>
      <w:proofErr w:type="spellEnd"/>
      <w:r>
        <w:t xml:space="preserve"> University</w:t>
      </w:r>
      <w:r>
        <w:rPr>
          <w:color w:val="000000"/>
        </w:rPr>
        <w:t xml:space="preserve">.                                                     Sep 2018 - Jun 2020 </w:t>
      </w:r>
    </w:p>
    <w:p w14:paraId="21FF1F86" w14:textId="77777777" w:rsidR="005320B6" w:rsidRDefault="00B9171F">
      <w:pPr>
        <w:spacing w:after="208"/>
        <w:ind w:left="14"/>
      </w:pPr>
      <w:r>
        <w:t xml:space="preserve">Bachelor's degree in Chemistry at King Faisal University.                                                      Sep 2007- Jul 2010 </w:t>
      </w:r>
    </w:p>
    <w:p w14:paraId="53691A4A" w14:textId="77777777" w:rsidR="005320B6" w:rsidRDefault="00B9171F">
      <w:pPr>
        <w:pStyle w:val="Heading1"/>
        <w:ind w:left="68" w:right="1"/>
      </w:pPr>
      <w:r>
        <w:rPr>
          <w:color w:val="000000"/>
        </w:rPr>
        <w:t xml:space="preserve">Work Experience </w:t>
      </w:r>
    </w:p>
    <w:p w14:paraId="02227515" w14:textId="77777777" w:rsidR="005320B6" w:rsidRDefault="00B9171F">
      <w:pPr>
        <w:spacing w:after="38" w:line="396" w:lineRule="auto"/>
        <w:ind w:left="14"/>
      </w:pPr>
      <w:r>
        <w:rPr>
          <w:b/>
        </w:rPr>
        <w:t>1-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Nada AL Othman companies</w:t>
      </w:r>
      <w:r>
        <w:t xml:space="preserve">                                                                                            Apr 2015 - Apr </w:t>
      </w:r>
      <w:proofErr w:type="gramStart"/>
      <w:r>
        <w:t>2016  "</w:t>
      </w:r>
      <w:proofErr w:type="gramEnd"/>
      <w:r>
        <w:t xml:space="preserve">Laboratory technician" Achievements: I worked to </w:t>
      </w:r>
      <w:commentRangeStart w:id="25"/>
      <w:r>
        <w:t>cover the whole place</w:t>
      </w:r>
      <w:commentRangeEnd w:id="25"/>
      <w:r w:rsidR="00BA1568">
        <w:rPr>
          <w:rStyle w:val="CommentReference"/>
        </w:rPr>
        <w:commentReference w:id="25"/>
      </w:r>
      <w:r>
        <w:t xml:space="preserve">. </w:t>
      </w:r>
    </w:p>
    <w:p w14:paraId="7EF26531" w14:textId="77777777" w:rsidR="005320B6" w:rsidRDefault="00B9171F">
      <w:pPr>
        <w:pStyle w:val="Heading1"/>
        <w:ind w:left="70" w:right="3"/>
      </w:pPr>
      <w:r>
        <w:t xml:space="preserve">Job Description </w:t>
      </w:r>
    </w:p>
    <w:p w14:paraId="3420FC58" w14:textId="52E32420" w:rsidR="005320B6" w:rsidRDefault="00B9171F">
      <w:pPr>
        <w:spacing w:after="173"/>
        <w:ind w:left="14"/>
      </w:pPr>
      <w:del w:id="26" w:author="Brittney Vance" w:date="2020-08-07T20:28:00Z">
        <w:r w:rsidDel="0044216F">
          <w:delText xml:space="preserve">Working </w:delText>
        </w:r>
      </w:del>
      <w:ins w:id="27" w:author="Brittney Vance" w:date="2020-08-07T20:28:00Z">
        <w:r w:rsidR="0044216F">
          <w:t>Work</w:t>
        </w:r>
        <w:r w:rsidR="0044216F">
          <w:t>ed</w:t>
        </w:r>
        <w:r w:rsidR="0044216F">
          <w:t xml:space="preserve"> </w:t>
        </w:r>
      </w:ins>
      <w:r>
        <w:t>in a control</w:t>
      </w:r>
      <w:ins w:id="28" w:author="Brittney Vance" w:date="2020-08-07T20:28:00Z">
        <w:r w:rsidR="0044216F">
          <w:t>led setting</w:t>
        </w:r>
      </w:ins>
      <w:r>
        <w:t xml:space="preserve"> to take production samples and analyze</w:t>
      </w:r>
      <w:ins w:id="29" w:author="Brittney Vance" w:date="2020-08-07T20:27:00Z">
        <w:r w:rsidR="00016D3B">
          <w:t>d</w:t>
        </w:r>
      </w:ins>
      <w:del w:id="30" w:author="Brittney Vance" w:date="2020-08-07T20:27:00Z">
        <w:r w:rsidDel="00016D3B">
          <w:delText>s</w:delText>
        </w:r>
      </w:del>
      <w:r>
        <w:t xml:space="preserve"> them </w:t>
      </w:r>
      <w:del w:id="31" w:author="Brittney Vance" w:date="2020-08-07T20:28:00Z">
        <w:r w:rsidDel="00B66213">
          <w:delText xml:space="preserve">by </w:delText>
        </w:r>
      </w:del>
      <w:ins w:id="32" w:author="Brittney Vance" w:date="2020-08-07T20:28:00Z">
        <w:r w:rsidR="00B66213">
          <w:t>through</w:t>
        </w:r>
        <w:r w:rsidR="00B66213">
          <w:t xml:space="preserve"> </w:t>
        </w:r>
      </w:ins>
      <w:r>
        <w:t xml:space="preserve">chemical methods </w:t>
      </w:r>
      <w:del w:id="33" w:author="Brittney Vance" w:date="2020-08-07T20:42:00Z">
        <w:r w:rsidDel="00463559">
          <w:delText xml:space="preserve">from </w:delText>
        </w:r>
      </w:del>
      <w:ins w:id="34" w:author="Brittney Vance" w:date="2020-08-07T20:42:00Z">
        <w:r w:rsidR="00463559">
          <w:t>with</w:t>
        </w:r>
        <w:r w:rsidR="00463559">
          <w:t xml:space="preserve"> </w:t>
        </w:r>
      </w:ins>
      <w:r>
        <w:t xml:space="preserve">centrifuges, </w:t>
      </w:r>
      <w:del w:id="35" w:author="Brittney Vance" w:date="2020-08-07T20:28:00Z">
        <w:r w:rsidDel="00B66213">
          <w:delText xml:space="preserve">measuring </w:delText>
        </w:r>
      </w:del>
      <w:ins w:id="36" w:author="Brittney Vance" w:date="2020-08-07T20:28:00Z">
        <w:r w:rsidR="00B66213">
          <w:t>measur</w:t>
        </w:r>
        <w:r w:rsidR="00B66213">
          <w:t>ed</w:t>
        </w:r>
        <w:r w:rsidR="00B66213">
          <w:t xml:space="preserve"> </w:t>
        </w:r>
      </w:ins>
      <w:r>
        <w:t>PH,</w:t>
      </w:r>
      <w:ins w:id="37" w:author="Brittney Vance" w:date="2020-08-07T20:28:00Z">
        <w:r w:rsidR="00B66213">
          <w:t xml:space="preserve"> performed</w:t>
        </w:r>
      </w:ins>
      <w:r>
        <w:t xml:space="preserve"> sugar analysis, </w:t>
      </w:r>
      <w:del w:id="38" w:author="Brittney Vance" w:date="2020-08-07T20:28:00Z">
        <w:r w:rsidDel="00B66213">
          <w:delText xml:space="preserve">working </w:delText>
        </w:r>
      </w:del>
      <w:ins w:id="39" w:author="Brittney Vance" w:date="2020-08-07T20:28:00Z">
        <w:r w:rsidR="00B66213">
          <w:t>work</w:t>
        </w:r>
        <w:r w:rsidR="00B66213">
          <w:t xml:space="preserve">ed </w:t>
        </w:r>
      </w:ins>
      <w:r>
        <w:t>on PHLC to analyze samples</w:t>
      </w:r>
      <w:ins w:id="40" w:author="Brittney Vance" w:date="2020-08-07T20:29:00Z">
        <w:r w:rsidR="00B66213">
          <w:t>,</w:t>
        </w:r>
      </w:ins>
      <w:r>
        <w:t xml:space="preserve"> and </w:t>
      </w:r>
      <w:del w:id="41" w:author="Brittney Vance" w:date="2020-08-07T20:29:00Z">
        <w:r w:rsidDel="00B66213">
          <w:delText xml:space="preserve">making </w:delText>
        </w:r>
      </w:del>
      <w:ins w:id="42" w:author="Brittney Vance" w:date="2020-08-07T20:29:00Z">
        <w:r w:rsidR="00B66213">
          <w:t>ma</w:t>
        </w:r>
        <w:r w:rsidR="00B66213">
          <w:t>de</w:t>
        </w:r>
        <w:r w:rsidR="00B66213">
          <w:t xml:space="preserve"> </w:t>
        </w:r>
      </w:ins>
      <w:r>
        <w:t xml:space="preserve">periodic checks for products. </w:t>
      </w:r>
    </w:p>
    <w:p w14:paraId="707D89F7" w14:textId="77777777" w:rsidR="005320B6" w:rsidRDefault="00B9171F">
      <w:pPr>
        <w:spacing w:after="158" w:line="259" w:lineRule="auto"/>
        <w:ind w:left="19" w:firstLine="0"/>
      </w:pPr>
      <w:r>
        <w:rPr>
          <w:b/>
        </w:rPr>
        <w:t>2-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Al Hussein &amp; Al </w:t>
      </w:r>
      <w:proofErr w:type="spellStart"/>
      <w:r>
        <w:rPr>
          <w:b/>
        </w:rPr>
        <w:t>Afaliq</w:t>
      </w:r>
      <w:proofErr w:type="spellEnd"/>
      <w:r>
        <w:rPr>
          <w:b/>
        </w:rPr>
        <w:t xml:space="preserve"> Companies</w:t>
      </w:r>
      <w:r>
        <w:t xml:space="preserve">                                                                                  Sep 2012 - Dec 2013 </w:t>
      </w:r>
    </w:p>
    <w:p w14:paraId="1B22CC4F" w14:textId="167D8357" w:rsidR="005320B6" w:rsidRDefault="00B9171F">
      <w:pPr>
        <w:spacing w:after="208"/>
        <w:ind w:left="14"/>
      </w:pPr>
      <w:r>
        <w:t xml:space="preserve"> "Production supervisor", </w:t>
      </w:r>
      <w:r>
        <w:rPr>
          <w:b/>
        </w:rPr>
        <w:t>Achievements</w:t>
      </w:r>
      <w:r>
        <w:t xml:space="preserve">: </w:t>
      </w:r>
      <w:del w:id="43" w:author="Brittney Vance" w:date="2020-08-07T20:30:00Z">
        <w:r w:rsidDel="00F96E5A">
          <w:delText xml:space="preserve">The </w:delText>
        </w:r>
      </w:del>
      <w:ins w:id="44" w:author="Brittney Vance" w:date="2020-08-07T20:30:00Z">
        <w:r w:rsidR="00F96E5A">
          <w:t>I helped establish and develop the</w:t>
        </w:r>
        <w:r w:rsidR="00F96E5A">
          <w:t xml:space="preserve"> </w:t>
        </w:r>
      </w:ins>
      <w:r>
        <w:t xml:space="preserve">Women Section </w:t>
      </w:r>
      <w:del w:id="45" w:author="Brittney Vance" w:date="2020-08-07T20:30:00Z">
        <w:r w:rsidDel="00F96E5A">
          <w:delText>was established and Developed from the Women Section</w:delText>
        </w:r>
      </w:del>
      <w:ins w:id="46" w:author="Brittney Vance" w:date="2020-08-07T20:30:00Z">
        <w:r w:rsidR="00F96E5A">
          <w:t>for</w:t>
        </w:r>
      </w:ins>
      <w:r>
        <w:t xml:space="preserve"> </w:t>
      </w:r>
      <w:del w:id="47" w:author="Brittney Vance" w:date="2020-08-07T20:43:00Z">
        <w:r w:rsidDel="006E4144">
          <w:delText xml:space="preserve">in </w:delText>
        </w:r>
      </w:del>
      <w:proofErr w:type="spellStart"/>
      <w:r>
        <w:t>AlUoin</w:t>
      </w:r>
      <w:proofErr w:type="spellEnd"/>
      <w:r>
        <w:t xml:space="preserve">. </w:t>
      </w:r>
    </w:p>
    <w:p w14:paraId="2104A4AE" w14:textId="77777777" w:rsidR="005320B6" w:rsidRDefault="00B9171F">
      <w:pPr>
        <w:pStyle w:val="Heading1"/>
        <w:ind w:left="70" w:right="4"/>
      </w:pPr>
      <w:r>
        <w:t xml:space="preserve">Job Description </w:t>
      </w:r>
    </w:p>
    <w:p w14:paraId="4A2E609B" w14:textId="0CFCFE25" w:rsidR="005320B6" w:rsidRDefault="00B9171F">
      <w:pPr>
        <w:spacing w:after="211"/>
        <w:ind w:left="14"/>
      </w:pPr>
      <w:r>
        <w:t>Full supervision of the packing department of the company</w:t>
      </w:r>
      <w:ins w:id="48" w:author="Brittney Vance" w:date="2020-08-07T20:31:00Z">
        <w:r w:rsidR="008B646B">
          <w:t>;</w:t>
        </w:r>
      </w:ins>
      <w:del w:id="49" w:author="Brittney Vance" w:date="2020-08-07T20:31:00Z">
        <w:r w:rsidDel="008B646B">
          <w:delText>,</w:delText>
        </w:r>
      </w:del>
      <w:r>
        <w:t xml:space="preserve"> the section contains 40 workers in different departments, </w:t>
      </w:r>
      <w:del w:id="50" w:author="Brittney Vance" w:date="2020-08-07T20:31:00Z">
        <w:r w:rsidDel="00E24B8C">
          <w:delText xml:space="preserve">it </w:delText>
        </w:r>
      </w:del>
      <w:ins w:id="51" w:author="Brittney Vance" w:date="2020-08-07T20:31:00Z">
        <w:r w:rsidR="00E24B8C">
          <w:t>products</w:t>
        </w:r>
        <w:r w:rsidR="00E24B8C">
          <w:t xml:space="preserve"> </w:t>
        </w:r>
      </w:ins>
      <w:del w:id="52" w:author="Brittney Vance" w:date="2020-08-07T20:31:00Z">
        <w:r w:rsidDel="00E24B8C">
          <w:delText xml:space="preserve">is </w:delText>
        </w:r>
      </w:del>
      <w:ins w:id="53" w:author="Brittney Vance" w:date="2020-08-07T20:31:00Z">
        <w:r w:rsidR="00E24B8C">
          <w:t>are</w:t>
        </w:r>
        <w:r w:rsidR="00E24B8C">
          <w:t xml:space="preserve"> </w:t>
        </w:r>
      </w:ins>
      <w:r>
        <w:t xml:space="preserve">distributed on production lines, </w:t>
      </w:r>
      <w:ins w:id="54" w:author="Brittney Vance" w:date="2020-08-07T20:32:00Z">
        <w:r w:rsidR="007F75BC">
          <w:t xml:space="preserve">and </w:t>
        </w:r>
      </w:ins>
      <w:r>
        <w:t>the group is divided to work with the men's section</w:t>
      </w:r>
      <w:del w:id="55" w:author="Brittney Vance" w:date="2020-08-07T20:32:00Z">
        <w:r w:rsidDel="007F75BC">
          <w:delText>,</w:delText>
        </w:r>
      </w:del>
      <w:r>
        <w:t xml:space="preserve"> and the shipping department</w:t>
      </w:r>
      <w:del w:id="56" w:author="Brittney Vance" w:date="2020-08-07T20:32:00Z">
        <w:r w:rsidDel="007F75BC">
          <w:delText xml:space="preserve"> that each </w:delText>
        </w:r>
      </w:del>
      <w:r>
        <w:t>. Also</w:t>
      </w:r>
      <w:del w:id="57" w:author="Brittney Vance" w:date="2020-08-07T20:32:00Z">
        <w:r w:rsidDel="007F75BC">
          <w:delText>,</w:delText>
        </w:r>
      </w:del>
      <w:r>
        <w:t xml:space="preserve"> </w:t>
      </w:r>
      <w:del w:id="58" w:author="Brittney Vance" w:date="2020-08-07T20:32:00Z">
        <w:r w:rsidDel="00534AD7">
          <w:delText xml:space="preserve">put </w:delText>
        </w:r>
      </w:del>
      <w:ins w:id="59" w:author="Brittney Vance" w:date="2020-08-07T20:32:00Z">
        <w:r w:rsidR="00534AD7">
          <w:t>scheduled</w:t>
        </w:r>
        <w:r w:rsidR="00534AD7">
          <w:t xml:space="preserve"> </w:t>
        </w:r>
      </w:ins>
      <w:r>
        <w:t>meeting</w:t>
      </w:r>
      <w:ins w:id="60" w:author="Brittney Vance" w:date="2020-08-07T20:43:00Z">
        <w:r w:rsidR="006E4144">
          <w:t xml:space="preserve"> with</w:t>
        </w:r>
      </w:ins>
      <w:r>
        <w:t xml:space="preserve"> the top management to make periodic meetings to facilitate </w:t>
      </w:r>
      <w:del w:id="61" w:author="Brittney Vance" w:date="2020-08-07T20:33:00Z">
        <w:r w:rsidDel="00534AD7">
          <w:delText xml:space="preserve">to </w:delText>
        </w:r>
      </w:del>
      <w:ins w:id="62" w:author="Brittney Vance" w:date="2020-08-07T20:33:00Z">
        <w:r w:rsidR="00534AD7">
          <w:t xml:space="preserve"> </w:t>
        </w:r>
      </w:ins>
      <w:r>
        <w:t xml:space="preserve">work and develop a flexible plan with the department. </w:t>
      </w:r>
    </w:p>
    <w:p w14:paraId="703CF964" w14:textId="77777777" w:rsidR="005320B6" w:rsidRDefault="00B9171F">
      <w:pPr>
        <w:pStyle w:val="Heading1"/>
        <w:ind w:left="70"/>
      </w:pPr>
      <w:r>
        <w:t>Achievements and Volunteer</w:t>
      </w:r>
      <w:del w:id="63" w:author="Brittney Vance" w:date="2020-08-07T20:38:00Z">
        <w:r w:rsidDel="001868A2">
          <w:delText>s</w:delText>
        </w:r>
      </w:del>
      <w:r>
        <w:t xml:space="preserve"> work </w:t>
      </w:r>
    </w:p>
    <w:p w14:paraId="6E385E6C" w14:textId="77777777" w:rsidR="005320B6" w:rsidRDefault="00B9171F">
      <w:pPr>
        <w:numPr>
          <w:ilvl w:val="0"/>
          <w:numId w:val="1"/>
        </w:numPr>
        <w:ind w:right="15" w:hanging="360"/>
      </w:pPr>
      <w:r>
        <w:rPr>
          <w:color w:val="000000"/>
        </w:rPr>
        <w:t xml:space="preserve">Member of Saudi </w:t>
      </w:r>
      <w:proofErr w:type="spellStart"/>
      <w:r>
        <w:rPr>
          <w:color w:val="000000"/>
        </w:rPr>
        <w:t>Inma</w:t>
      </w:r>
      <w:proofErr w:type="spellEnd"/>
      <w:r>
        <w:rPr>
          <w:color w:val="000000"/>
        </w:rPr>
        <w:t>, Supervisor Editor</w:t>
      </w:r>
      <w:r>
        <w:t xml:space="preserve">.                                                                           Oct 2018 - Now </w:t>
      </w:r>
    </w:p>
    <w:p w14:paraId="038B410F" w14:textId="1CB3253B" w:rsidR="005320B6" w:rsidRDefault="00B9171F">
      <w:pPr>
        <w:numPr>
          <w:ilvl w:val="0"/>
          <w:numId w:val="1"/>
        </w:numPr>
        <w:spacing w:after="152" w:line="266" w:lineRule="auto"/>
        <w:ind w:right="15" w:hanging="360"/>
      </w:pPr>
      <w:r>
        <w:rPr>
          <w:color w:val="000000"/>
        </w:rPr>
        <w:t xml:space="preserve">Cofounder of </w:t>
      </w:r>
      <w:proofErr w:type="gramStart"/>
      <w:r>
        <w:rPr>
          <w:color w:val="000000"/>
        </w:rPr>
        <w:t>SNI  (</w:t>
      </w:r>
      <w:proofErr w:type="gramEnd"/>
      <w:r>
        <w:rPr>
          <w:color w:val="000000"/>
        </w:rPr>
        <w:t>Saudi Nanotechnology initiative)</w:t>
      </w:r>
      <w:r>
        <w:t xml:space="preserve">                                                             Mar 2020 - Now </w:t>
      </w:r>
      <w:r>
        <w:rPr>
          <w:color w:val="000000"/>
        </w:rPr>
        <w:t xml:space="preserve">Chair </w:t>
      </w:r>
      <w:del w:id="64" w:author="Brittney Vance" w:date="2020-08-07T20:33:00Z">
        <w:r w:rsidDel="004F588F">
          <w:rPr>
            <w:color w:val="000000"/>
          </w:rPr>
          <w:delText xml:space="preserve">of </w:delText>
        </w:r>
      </w:del>
      <w:r>
        <w:rPr>
          <w:color w:val="000000"/>
        </w:rPr>
        <w:t xml:space="preserve">public relations &amp; </w:t>
      </w:r>
      <w:del w:id="65" w:author="Brittney Vance" w:date="2020-08-07T20:33:00Z">
        <w:r w:rsidDel="00064BF1">
          <w:rPr>
            <w:color w:val="000000"/>
          </w:rPr>
          <w:delText xml:space="preserve">Culture </w:delText>
        </w:r>
      </w:del>
      <w:ins w:id="66" w:author="Brittney Vance" w:date="2020-08-07T20:33:00Z">
        <w:r w:rsidR="00064BF1">
          <w:rPr>
            <w:color w:val="000000"/>
          </w:rPr>
          <w:t>c</w:t>
        </w:r>
        <w:r w:rsidR="00064BF1">
          <w:rPr>
            <w:color w:val="000000"/>
          </w:rPr>
          <w:t xml:space="preserve">ulture </w:t>
        </w:r>
      </w:ins>
      <w:r>
        <w:rPr>
          <w:color w:val="000000"/>
        </w:rPr>
        <w:t>and awareness committee</w:t>
      </w:r>
      <w:r>
        <w:rPr>
          <w:b/>
          <w:sz w:val="28"/>
        </w:rPr>
        <w:t xml:space="preserve">. </w:t>
      </w:r>
    </w:p>
    <w:p w14:paraId="104B9E9D" w14:textId="77777777" w:rsidR="005320B6" w:rsidRDefault="00B9171F">
      <w:pPr>
        <w:pStyle w:val="Heading2"/>
        <w:ind w:left="68" w:right="1"/>
      </w:pPr>
      <w:r>
        <w:t>Training Course</w:t>
      </w:r>
      <w:del w:id="67" w:author="Brittney Vance" w:date="2020-08-07T20:38:00Z">
        <w:r w:rsidDel="001868A2">
          <w:delText>r</w:delText>
        </w:r>
      </w:del>
      <w:r>
        <w:t xml:space="preserve">s </w:t>
      </w:r>
    </w:p>
    <w:p w14:paraId="4010AF6C" w14:textId="77777777" w:rsidR="005320B6" w:rsidRDefault="00B9171F">
      <w:pPr>
        <w:numPr>
          <w:ilvl w:val="0"/>
          <w:numId w:val="2"/>
        </w:numPr>
        <w:ind w:hanging="360"/>
      </w:pPr>
      <w:r>
        <w:t xml:space="preserve">Laboratory competency requirements and auditing ISO170252017.                                           Jul 2019 </w:t>
      </w:r>
    </w:p>
    <w:p w14:paraId="5B269986" w14:textId="6BE45390" w:rsidR="005320B6" w:rsidRDefault="00B9171F">
      <w:pPr>
        <w:numPr>
          <w:ilvl w:val="0"/>
          <w:numId w:val="2"/>
        </w:numPr>
        <w:ind w:hanging="360"/>
      </w:pPr>
      <w:r>
        <w:t>Training course and passing in basic concepts</w:t>
      </w:r>
      <w:ins w:id="68" w:author="Brittney Vance" w:date="2020-08-07T20:34:00Z">
        <w:r w:rsidR="00064BF1">
          <w:t xml:space="preserve"> of</w:t>
        </w:r>
      </w:ins>
      <w:r>
        <w:t xml:space="preserve"> chromatographic techniques in applied scientific research. Sep 2019  </w:t>
      </w:r>
    </w:p>
    <w:p w14:paraId="72DC9AF8" w14:textId="79F033B7" w:rsidR="005320B6" w:rsidRDefault="00B9171F">
      <w:pPr>
        <w:numPr>
          <w:ilvl w:val="0"/>
          <w:numId w:val="2"/>
        </w:numPr>
        <w:ind w:hanging="360"/>
      </w:pPr>
      <w:del w:id="69" w:author="Brittney Vance" w:date="2020-08-07T20:34:00Z">
        <w:r w:rsidDel="00841927">
          <w:delText xml:space="preserve">Assisting </w:delText>
        </w:r>
      </w:del>
      <w:ins w:id="70" w:author="Brittney Vance" w:date="2020-08-07T20:34:00Z">
        <w:r w:rsidR="00841927">
          <w:t>Assist</w:t>
        </w:r>
        <w:r w:rsidR="00841927">
          <w:t>ed</w:t>
        </w:r>
        <w:r w:rsidR="00841927">
          <w:t xml:space="preserve"> </w:t>
        </w:r>
      </w:ins>
      <w:r>
        <w:t>the training of female students in the systems related to the secretariat of Al-</w:t>
      </w:r>
      <w:proofErr w:type="spellStart"/>
      <w:r>
        <w:t>Ahsa</w:t>
      </w:r>
      <w:proofErr w:type="spellEnd"/>
      <w:r>
        <w:t xml:space="preserve"> practical training for 7 weeks. </w:t>
      </w:r>
    </w:p>
    <w:p w14:paraId="14320E83" w14:textId="77777777" w:rsidR="005320B6" w:rsidRDefault="00B9171F">
      <w:pPr>
        <w:numPr>
          <w:ilvl w:val="0"/>
          <w:numId w:val="2"/>
        </w:numPr>
        <w:spacing w:after="0" w:line="259" w:lineRule="auto"/>
        <w:ind w:hanging="360"/>
      </w:pPr>
      <w:r>
        <w:rPr>
          <w:color w:val="222222"/>
        </w:rPr>
        <w:t>Training of Trainers in the Center for Future Development 30 hours training Augustus</w:t>
      </w:r>
      <w:r>
        <w:rPr>
          <w:u w:val="single" w:color="0D0D0D"/>
        </w:rPr>
        <w:t>.</w:t>
      </w:r>
      <w:r>
        <w:t xml:space="preserve"> </w:t>
      </w:r>
    </w:p>
    <w:p w14:paraId="5F637927" w14:textId="2B3BBD7C" w:rsidR="005320B6" w:rsidRDefault="00B9171F">
      <w:pPr>
        <w:numPr>
          <w:ilvl w:val="0"/>
          <w:numId w:val="2"/>
        </w:numPr>
        <w:ind w:hanging="360"/>
      </w:pPr>
      <w:r>
        <w:t xml:space="preserve">The </w:t>
      </w:r>
      <w:del w:id="71" w:author="Brittney Vance" w:date="2020-08-07T20:35:00Z">
        <w:r w:rsidDel="002E69B1">
          <w:delText xml:space="preserve">role </w:delText>
        </w:r>
      </w:del>
      <w:ins w:id="72" w:author="Brittney Vance" w:date="2020-08-07T20:35:00Z">
        <w:r w:rsidR="002E69B1">
          <w:t>R</w:t>
        </w:r>
        <w:r w:rsidR="002E69B1">
          <w:t xml:space="preserve">ole </w:t>
        </w:r>
      </w:ins>
      <w:r>
        <w:t xml:space="preserve">of </w:t>
      </w:r>
      <w:del w:id="73" w:author="Brittney Vance" w:date="2020-08-07T20:35:00Z">
        <w:r w:rsidDel="002E69B1">
          <w:delText xml:space="preserve">development </w:delText>
        </w:r>
      </w:del>
      <w:ins w:id="74" w:author="Brittney Vance" w:date="2020-08-07T20:35:00Z">
        <w:r w:rsidR="002E69B1">
          <w:t>D</w:t>
        </w:r>
        <w:r w:rsidR="002E69B1">
          <w:t xml:space="preserve">evelopment </w:t>
        </w:r>
      </w:ins>
      <w:r>
        <w:t xml:space="preserve">in the </w:t>
      </w:r>
      <w:del w:id="75" w:author="Brittney Vance" w:date="2020-08-07T20:35:00Z">
        <w:r w:rsidDel="002E69B1">
          <w:delText xml:space="preserve">center </w:delText>
        </w:r>
      </w:del>
      <w:ins w:id="76" w:author="Brittney Vance" w:date="2020-08-07T20:35:00Z">
        <w:r w:rsidR="002E69B1">
          <w:t>C</w:t>
        </w:r>
        <w:r w:rsidR="002E69B1">
          <w:t xml:space="preserve">enter </w:t>
        </w:r>
      </w:ins>
      <w:r>
        <w:t xml:space="preserve">of </w:t>
      </w:r>
      <w:del w:id="77" w:author="Brittney Vance" w:date="2020-08-07T20:35:00Z">
        <w:r w:rsidDel="002E69B1">
          <w:delText xml:space="preserve">professional </w:delText>
        </w:r>
      </w:del>
      <w:ins w:id="78" w:author="Brittney Vance" w:date="2020-08-07T20:35:00Z">
        <w:r w:rsidR="002E69B1">
          <w:t>P</w:t>
        </w:r>
        <w:r w:rsidR="002E69B1">
          <w:t xml:space="preserve">rofessional </w:t>
        </w:r>
      </w:ins>
      <w:del w:id="79" w:author="Brittney Vance" w:date="2020-08-07T20:35:00Z">
        <w:r w:rsidDel="002E69B1">
          <w:delText xml:space="preserve">achievement </w:delText>
        </w:r>
      </w:del>
      <w:ins w:id="80" w:author="Brittney Vance" w:date="2020-08-07T20:35:00Z">
        <w:r w:rsidR="002E69B1">
          <w:t>A</w:t>
        </w:r>
        <w:r w:rsidR="002E69B1">
          <w:t xml:space="preserve">chievement </w:t>
        </w:r>
      </w:ins>
      <w:r>
        <w:t xml:space="preserve">in 23 days </w:t>
      </w:r>
      <w:del w:id="81" w:author="Brittney Vance" w:date="2020-08-07T20:35:00Z">
        <w:r w:rsidDel="002E69B1">
          <w:delText xml:space="preserve">intensive </w:delText>
        </w:r>
      </w:del>
      <w:ins w:id="82" w:author="Brittney Vance" w:date="2020-08-07T20:35:00Z">
        <w:r w:rsidR="002E69B1">
          <w:t>intens</w:t>
        </w:r>
        <w:r w:rsidR="002E69B1">
          <w:t>e</w:t>
        </w:r>
      </w:ins>
      <w:ins w:id="83" w:author="Brittney Vance" w:date="2020-08-07T20:36:00Z">
        <w:r w:rsidR="002E69B1">
          <w:t xml:space="preserve"> co</w:t>
        </w:r>
        <w:r w:rsidR="00215836">
          <w:t>urse</w:t>
        </w:r>
      </w:ins>
      <w:ins w:id="84" w:author="Brittney Vance" w:date="2020-08-07T20:35:00Z">
        <w:r w:rsidR="002E69B1">
          <w:t xml:space="preserve"> </w:t>
        </w:r>
      </w:ins>
      <w:r>
        <w:t xml:space="preserve">held from </w:t>
      </w:r>
      <w:del w:id="85" w:author="Brittney Vance" w:date="2020-08-07T20:36:00Z">
        <w:r w:rsidDel="00215836">
          <w:delText xml:space="preserve"> </w:delText>
        </w:r>
      </w:del>
      <w:r>
        <w:t xml:space="preserve"> </w:t>
      </w:r>
      <w:ins w:id="86" w:author="Brittney Vance" w:date="2020-08-07T20:36:00Z">
        <w:r w:rsidR="00215836" w:rsidRPr="00215836">
          <w:t>Apr 2018 - Jul 2018</w:t>
        </w:r>
      </w:ins>
    </w:p>
    <w:p w14:paraId="062BA48A" w14:textId="75E3244D" w:rsidR="005320B6" w:rsidRDefault="00B9171F">
      <w:pPr>
        <w:numPr>
          <w:ilvl w:val="0"/>
          <w:numId w:val="2"/>
        </w:numPr>
        <w:ind w:hanging="360"/>
      </w:pPr>
      <w:r>
        <w:t xml:space="preserve">Several courses:                                                                                                                           </w:t>
      </w:r>
      <w:del w:id="87" w:author="Brittney Vance" w:date="2020-08-07T20:36:00Z">
        <w:r w:rsidDel="00215836">
          <w:delText xml:space="preserve">Apr 2018 - Jul 2018 </w:delText>
        </w:r>
      </w:del>
    </w:p>
    <w:p w14:paraId="5353EDAA" w14:textId="2A8A7C08" w:rsidR="005320B6" w:rsidRDefault="00B9171F">
      <w:pPr>
        <w:numPr>
          <w:ilvl w:val="0"/>
          <w:numId w:val="2"/>
        </w:numPr>
        <w:ind w:hanging="360"/>
      </w:pPr>
      <w:r>
        <w:lastRenderedPageBreak/>
        <w:t xml:space="preserve">The </w:t>
      </w:r>
      <w:del w:id="88" w:author="Brittney Vance" w:date="2020-08-07T20:36:00Z">
        <w:r w:rsidDel="00215836">
          <w:delText>1th</w:delText>
        </w:r>
      </w:del>
      <w:ins w:id="89" w:author="Brittney Vance" w:date="2020-08-07T20:36:00Z">
        <w:r w:rsidR="00215836">
          <w:t>1st</w:t>
        </w:r>
      </w:ins>
      <w:r>
        <w:t xml:space="preserve"> week is the role of communication skills in the field of work. </w:t>
      </w:r>
    </w:p>
    <w:p w14:paraId="55D1810D" w14:textId="776AA09B" w:rsidR="005320B6" w:rsidRDefault="00B9171F">
      <w:pPr>
        <w:numPr>
          <w:ilvl w:val="0"/>
          <w:numId w:val="2"/>
        </w:numPr>
        <w:ind w:hanging="360"/>
      </w:pPr>
      <w:r>
        <w:t xml:space="preserve">The </w:t>
      </w:r>
      <w:del w:id="90" w:author="Brittney Vance" w:date="2020-08-07T20:36:00Z">
        <w:r w:rsidDel="00215836">
          <w:delText xml:space="preserve">2th </w:delText>
        </w:r>
      </w:del>
      <w:ins w:id="91" w:author="Brittney Vance" w:date="2020-08-07T20:36:00Z">
        <w:r w:rsidR="00215836">
          <w:t>2</w:t>
        </w:r>
        <w:r w:rsidR="00215836">
          <w:t>nd</w:t>
        </w:r>
        <w:r w:rsidR="00215836">
          <w:t xml:space="preserve"> </w:t>
        </w:r>
      </w:ins>
      <w:r>
        <w:t xml:space="preserve">week </w:t>
      </w:r>
      <w:del w:id="92" w:author="Brittney Vance" w:date="2020-08-07T20:36:00Z">
        <w:r w:rsidDel="00F7466F">
          <w:delText xml:space="preserve">role </w:delText>
        </w:r>
      </w:del>
      <w:r>
        <w:t xml:space="preserve">is </w:t>
      </w:r>
      <w:del w:id="93" w:author="Brittney Vance" w:date="2020-08-07T20:37:00Z">
        <w:r w:rsidDel="00F7466F">
          <w:delText xml:space="preserve">a </w:delText>
        </w:r>
      </w:del>
      <w:r>
        <w:t>customer service</w:t>
      </w:r>
      <w:ins w:id="94" w:author="Brittney Vance" w:date="2020-08-07T20:37:00Z">
        <w:r w:rsidR="00F7466F">
          <w:t xml:space="preserve"> training</w:t>
        </w:r>
      </w:ins>
      <w:r>
        <w:t xml:space="preserve">. </w:t>
      </w:r>
    </w:p>
    <w:p w14:paraId="6150B7F2" w14:textId="5E68886B" w:rsidR="005320B6" w:rsidRDefault="00B9171F">
      <w:pPr>
        <w:numPr>
          <w:ilvl w:val="0"/>
          <w:numId w:val="2"/>
        </w:numPr>
        <w:ind w:hanging="360"/>
      </w:pPr>
      <w:r>
        <w:t xml:space="preserve">The </w:t>
      </w:r>
      <w:del w:id="95" w:author="Brittney Vance" w:date="2020-08-07T20:37:00Z">
        <w:r w:rsidDel="001F5F71">
          <w:delText xml:space="preserve">3th </w:delText>
        </w:r>
      </w:del>
      <w:ins w:id="96" w:author="Brittney Vance" w:date="2020-08-07T20:37:00Z">
        <w:r w:rsidR="001F5F71">
          <w:t>3</w:t>
        </w:r>
        <w:r w:rsidR="001F5F71">
          <w:t>rd</w:t>
        </w:r>
        <w:r w:rsidR="001F5F71">
          <w:t xml:space="preserve"> </w:t>
        </w:r>
      </w:ins>
      <w:r>
        <w:t>week</w:t>
      </w:r>
      <w:del w:id="97" w:author="Brittney Vance" w:date="2020-08-07T20:37:00Z">
        <w:r w:rsidDel="001F5F71">
          <w:delText xml:space="preserve"> role</w:delText>
        </w:r>
      </w:del>
      <w:r>
        <w:t xml:space="preserve"> is functional skills</w:t>
      </w:r>
      <w:ins w:id="98" w:author="Brittney Vance" w:date="2020-08-07T20:37:00Z">
        <w:r w:rsidR="001F5F71">
          <w:t xml:space="preserve"> training</w:t>
        </w:r>
      </w:ins>
      <w:r>
        <w:t xml:space="preserve">. </w:t>
      </w:r>
    </w:p>
    <w:p w14:paraId="70ADB227" w14:textId="2F5BCD30" w:rsidR="005320B6" w:rsidRDefault="00B9171F">
      <w:pPr>
        <w:numPr>
          <w:ilvl w:val="0"/>
          <w:numId w:val="2"/>
        </w:numPr>
        <w:ind w:hanging="360"/>
      </w:pPr>
      <w:r>
        <w:t xml:space="preserve">English language from the </w:t>
      </w:r>
      <w:del w:id="99" w:author="Brittney Vance" w:date="2020-08-07T20:37:00Z">
        <w:r w:rsidDel="00CC1005">
          <w:delText xml:space="preserve">center </w:delText>
        </w:r>
      </w:del>
      <w:ins w:id="100" w:author="Brittney Vance" w:date="2020-08-07T20:37:00Z">
        <w:r w:rsidR="00CC1005">
          <w:t>C</w:t>
        </w:r>
        <w:r w:rsidR="00CC1005">
          <w:t xml:space="preserve">enter </w:t>
        </w:r>
      </w:ins>
      <w:r>
        <w:t xml:space="preserve">of the </w:t>
      </w:r>
      <w:del w:id="101" w:author="Brittney Vance" w:date="2020-08-07T20:37:00Z">
        <w:r w:rsidDel="00CC1005">
          <w:delText xml:space="preserve">neighborhood </w:delText>
        </w:r>
      </w:del>
      <w:ins w:id="102" w:author="Brittney Vance" w:date="2020-08-07T20:37:00Z">
        <w:r w:rsidR="00CC1005">
          <w:t>N</w:t>
        </w:r>
        <w:r w:rsidR="00CC1005">
          <w:t xml:space="preserve">eighborhood </w:t>
        </w:r>
      </w:ins>
      <w:r>
        <w:t xml:space="preserve">level 3 (A) within 2 months.                           </w:t>
      </w:r>
    </w:p>
    <w:p w14:paraId="529869F1" w14:textId="6FDB6EC5" w:rsidR="005320B6" w:rsidRDefault="00B9171F">
      <w:pPr>
        <w:numPr>
          <w:ilvl w:val="0"/>
          <w:numId w:val="2"/>
        </w:numPr>
        <w:ind w:hanging="360"/>
      </w:pPr>
      <w:r>
        <w:t>Berlitz Institute of Languages in three levels for 5 month</w:t>
      </w:r>
      <w:ins w:id="103" w:author="Brittney Vance" w:date="2020-08-07T20:38:00Z">
        <w:r w:rsidR="00CC1005">
          <w:t>s</w:t>
        </w:r>
      </w:ins>
      <w:r>
        <w:t xml:space="preserve">. </w:t>
      </w:r>
    </w:p>
    <w:p w14:paraId="3C25326B" w14:textId="4AFD0E38" w:rsidR="005320B6" w:rsidRDefault="00B9171F">
      <w:pPr>
        <w:numPr>
          <w:ilvl w:val="0"/>
          <w:numId w:val="2"/>
        </w:numPr>
        <w:ind w:hanging="360"/>
      </w:pPr>
      <w:r>
        <w:t>Training 1 day on level 2 award in food safety for manufacturing on 16 April 2013</w:t>
      </w:r>
      <w:del w:id="104" w:author="Brittney Vance" w:date="2020-08-07T20:38:00Z">
        <w:r w:rsidDel="001868A2">
          <w:delText xml:space="preserve"> from diversity</w:delText>
        </w:r>
      </w:del>
      <w:r>
        <w:t xml:space="preserve">. </w:t>
      </w:r>
    </w:p>
    <w:p w14:paraId="7A0C13FA" w14:textId="77777777" w:rsidR="005320B6" w:rsidRDefault="00B9171F">
      <w:pPr>
        <w:numPr>
          <w:ilvl w:val="0"/>
          <w:numId w:val="2"/>
        </w:numPr>
        <w:ind w:hanging="360"/>
      </w:pPr>
      <w:r>
        <w:t xml:space="preserve">English Language Course 4 months and 2 weeks from 2010 to 2011 at the College of Applied Studies and Community Services at King Faisal University. </w:t>
      </w:r>
    </w:p>
    <w:sectPr w:rsidR="005320B6" w:rsidSect="00B9171F">
      <w:pgSz w:w="11906" w:h="16838"/>
      <w:pgMar w:top="873" w:right="278" w:bottom="873" w:left="164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25" w:author="Brittney Vance" w:date="2020-08-07T20:29:00Z" w:initials="BV">
    <w:p w14:paraId="42A7EBD4" w14:textId="3136B8D6" w:rsidR="00BA1568" w:rsidRDefault="00BA1568">
      <w:pPr>
        <w:pStyle w:val="CommentText"/>
      </w:pPr>
      <w:r>
        <w:rPr>
          <w:rStyle w:val="CommentReference"/>
        </w:rPr>
        <w:annotationRef/>
      </w:r>
      <w:proofErr w:type="gramStart"/>
      <w:r>
        <w:t>I’m</w:t>
      </w:r>
      <w:proofErr w:type="gramEnd"/>
      <w:r>
        <w:t xml:space="preserve"> not sure what this means by “cover” or “whole place.”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2A7EBD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83827" w16cex:dateUtc="2020-08-08T01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2A7EBD4" w16cid:durableId="22D8382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935A0"/>
    <w:multiLevelType w:val="hybridMultilevel"/>
    <w:tmpl w:val="01AC62C0"/>
    <w:lvl w:ilvl="0" w:tplc="C0F2A766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127D2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EA061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64FC3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A96D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8A4B0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9099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86B49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866D7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7FF1150"/>
    <w:multiLevelType w:val="hybridMultilevel"/>
    <w:tmpl w:val="9E4A114C"/>
    <w:lvl w:ilvl="0" w:tplc="01080618">
      <w:start w:val="1"/>
      <w:numFmt w:val="decimal"/>
      <w:lvlText w:val="%1-"/>
      <w:lvlJc w:val="left"/>
      <w:pPr>
        <w:ind w:left="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DA5AD6">
      <w:start w:val="1"/>
      <w:numFmt w:val="lowerLetter"/>
      <w:lvlText w:val="%2"/>
      <w:lvlJc w:val="left"/>
      <w:pPr>
        <w:ind w:left="1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F66CB2">
      <w:start w:val="1"/>
      <w:numFmt w:val="lowerRoman"/>
      <w:lvlText w:val="%3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C82866">
      <w:start w:val="1"/>
      <w:numFmt w:val="decimal"/>
      <w:lvlText w:val="%4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8A1EFA">
      <w:start w:val="1"/>
      <w:numFmt w:val="lowerLetter"/>
      <w:lvlText w:val="%5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38BC72">
      <w:start w:val="1"/>
      <w:numFmt w:val="lowerRoman"/>
      <w:lvlText w:val="%6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C2349A">
      <w:start w:val="1"/>
      <w:numFmt w:val="decimal"/>
      <w:lvlText w:val="%7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0217A6">
      <w:start w:val="1"/>
      <w:numFmt w:val="lowerLetter"/>
      <w:lvlText w:val="%8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CED474">
      <w:start w:val="1"/>
      <w:numFmt w:val="lowerRoman"/>
      <w:lvlText w:val="%9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D0D0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rittney Vance">
    <w15:presenceInfo w15:providerId="Windows Live" w15:userId="033c49bcf2fdae4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0B6"/>
    <w:rsid w:val="00016D3B"/>
    <w:rsid w:val="00064BF1"/>
    <w:rsid w:val="001868A2"/>
    <w:rsid w:val="001B7D10"/>
    <w:rsid w:val="001F5F71"/>
    <w:rsid w:val="00215836"/>
    <w:rsid w:val="002E69B1"/>
    <w:rsid w:val="002F0795"/>
    <w:rsid w:val="003341DC"/>
    <w:rsid w:val="00385CB5"/>
    <w:rsid w:val="0044216F"/>
    <w:rsid w:val="00463559"/>
    <w:rsid w:val="00475767"/>
    <w:rsid w:val="004F588F"/>
    <w:rsid w:val="005320B6"/>
    <w:rsid w:val="00534AD7"/>
    <w:rsid w:val="00666124"/>
    <w:rsid w:val="006E4144"/>
    <w:rsid w:val="007E72DF"/>
    <w:rsid w:val="007F75BC"/>
    <w:rsid w:val="00841927"/>
    <w:rsid w:val="008B646B"/>
    <w:rsid w:val="00A26917"/>
    <w:rsid w:val="00A26AE7"/>
    <w:rsid w:val="00A85219"/>
    <w:rsid w:val="00B66213"/>
    <w:rsid w:val="00B9171F"/>
    <w:rsid w:val="00BA1568"/>
    <w:rsid w:val="00CC1005"/>
    <w:rsid w:val="00E24B8C"/>
    <w:rsid w:val="00F25935"/>
    <w:rsid w:val="00F7466F"/>
    <w:rsid w:val="00F96E5A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F866D"/>
  <w15:docId w15:val="{6277968E-46D4-4D1F-933C-E3EDB66E2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" w:line="248" w:lineRule="auto"/>
      <w:ind w:left="29" w:hanging="10"/>
    </w:pPr>
    <w:rPr>
      <w:rFonts w:ascii="Times New Roman" w:eastAsia="Times New Roman" w:hAnsi="Times New Roman" w:cs="Times New Roman"/>
      <w:color w:val="0D0D0D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19"/>
      <w:ind w:left="67" w:hanging="10"/>
      <w:jc w:val="center"/>
      <w:outlineLvl w:val="0"/>
    </w:pPr>
    <w:rPr>
      <w:rFonts w:ascii="Times New Roman" w:eastAsia="Times New Roman" w:hAnsi="Times New Roman" w:cs="Times New Roman"/>
      <w:b/>
      <w:color w:val="0D0D0D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19"/>
      <w:ind w:left="66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D0D0D"/>
      <w:sz w:val="28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BA15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15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1568"/>
    <w:rPr>
      <w:rFonts w:ascii="Times New Roman" w:eastAsia="Times New Roman" w:hAnsi="Times New Roman" w:cs="Times New Roman"/>
      <w:color w:val="0D0D0D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15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1568"/>
    <w:rPr>
      <w:rFonts w:ascii="Times New Roman" w:eastAsia="Times New Roman" w:hAnsi="Times New Roman" w:cs="Times New Roman"/>
      <w:b/>
      <w:bCs/>
      <w:color w:val="0D0D0D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568"/>
    <w:rPr>
      <w:rFonts w:ascii="Segoe UI" w:eastAsia="Times New Roman" w:hAnsi="Segoe UI" w:cs="Segoe UI"/>
      <w:color w:val="0D0D0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2015 .</dc:creator>
  <cp:keywords/>
  <cp:lastModifiedBy>Brittney Vance</cp:lastModifiedBy>
  <cp:revision>2</cp:revision>
  <dcterms:created xsi:type="dcterms:W3CDTF">2020-08-08T01:44:00Z</dcterms:created>
  <dcterms:modified xsi:type="dcterms:W3CDTF">2020-08-08T01:44:00Z</dcterms:modified>
</cp:coreProperties>
</file>